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3C9768B3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="006B213A">
        <w:rPr>
          <w:rFonts w:ascii="Arial" w:hAnsi="Arial" w:cs="Arial"/>
          <w:b/>
          <w:sz w:val="20"/>
          <w:u w:val="single"/>
        </w:rPr>
        <w:t xml:space="preserve"> č. 2</w:t>
      </w:r>
    </w:p>
    <w:p w14:paraId="13070647" w14:textId="30FA0F7E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3C2DBA75" w:rsidR="007524B9" w:rsidRDefault="00795646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Manažerské vozidlo</w:t>
      </w:r>
      <w:r w:rsidR="001516C2">
        <w:rPr>
          <w:rFonts w:ascii="Arial" w:hAnsi="Arial" w:cs="Arial"/>
          <w:b/>
          <w:sz w:val="20"/>
        </w:rPr>
        <w:t xml:space="preserve"> – střední třídy </w:t>
      </w:r>
      <w:r w:rsidR="00D3598A">
        <w:rPr>
          <w:rFonts w:ascii="Arial" w:hAnsi="Arial" w:cs="Arial"/>
          <w:b/>
          <w:sz w:val="20"/>
        </w:rPr>
        <w:t>4x4</w:t>
      </w:r>
      <w:r w:rsidR="00B66E63">
        <w:rPr>
          <w:rFonts w:ascii="Arial" w:hAnsi="Arial" w:cs="Arial"/>
          <w:b/>
          <w:sz w:val="20"/>
        </w:rPr>
        <w:t xml:space="preserve"> – část 2</w:t>
      </w:r>
    </w:p>
    <w:p w14:paraId="77B2840A" w14:textId="77777777" w:rsidR="00A148F9" w:rsidRDefault="00A148F9" w:rsidP="00A148F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17A32DD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7"/>
        <w:gridCol w:w="1680"/>
        <w:gridCol w:w="1414"/>
        <w:gridCol w:w="1559"/>
        <w:gridCol w:w="1133"/>
        <w:gridCol w:w="2119"/>
      </w:tblGrid>
      <w:tr w:rsidR="009F0228" w:rsidRPr="0071228E" w14:paraId="2A5E22A3" w14:textId="77777777" w:rsidTr="00B87BA5">
        <w:trPr>
          <w:trHeight w:val="861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1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419EB531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FE0C14">
              <w:rPr>
                <w:rFonts w:ascii="Arial" w:hAnsi="Arial" w:cs="Arial"/>
                <w:noProof w:val="0"/>
                <w:color w:val="000000"/>
                <w:sz w:val="20"/>
              </w:rPr>
              <w:t xml:space="preserve">4 </w:t>
            </w:r>
            <w:r w:rsidR="00643B8B">
              <w:rPr>
                <w:rFonts w:ascii="Arial" w:hAnsi="Arial" w:cs="Arial"/>
                <w:noProof w:val="0"/>
                <w:color w:val="000000"/>
                <w:sz w:val="20"/>
              </w:rPr>
              <w:t>700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4A380B60" w:rsidR="003217E2" w:rsidRPr="00FC574A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6811AAA5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2F18FF7B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  <w:r w:rsidR="008E2ABB">
              <w:rPr>
                <w:rFonts w:ascii="Arial" w:hAnsi="Arial" w:cs="Arial"/>
                <w:noProof w:val="0"/>
                <w:color w:val="000000"/>
                <w:sz w:val="20"/>
              </w:rPr>
              <w:t xml:space="preserve"> (bez zrcátek)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2B4DCACE" w:rsidR="005252AB" w:rsidRPr="0061014F" w:rsidRDefault="007524B9" w:rsidP="005252A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C15A50">
              <w:rPr>
                <w:rFonts w:ascii="Arial" w:hAnsi="Arial" w:cs="Arial"/>
                <w:noProof w:val="0"/>
                <w:color w:val="000000"/>
                <w:sz w:val="20"/>
              </w:rPr>
              <w:t xml:space="preserve">1 </w:t>
            </w:r>
            <w:r w:rsidR="001E6B7D">
              <w:rPr>
                <w:rFonts w:ascii="Arial" w:hAnsi="Arial" w:cs="Arial"/>
                <w:noProof w:val="0"/>
                <w:color w:val="000000"/>
                <w:sz w:val="20"/>
              </w:rPr>
              <w:t>900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44790830" w:rsidR="003217E2" w:rsidRPr="00FC574A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2955E4D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559F348A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Výška nezatížené karoserie </w:t>
            </w:r>
            <w:r w:rsidR="00C15A50">
              <w:rPr>
                <w:rFonts w:ascii="Arial" w:hAnsi="Arial" w:cs="Arial"/>
                <w:noProof w:val="0"/>
                <w:color w:val="000000"/>
                <w:sz w:val="20"/>
              </w:rPr>
              <w:t>bez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střešních lišt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270DAFA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 w:rsidR="00C269F4">
              <w:rPr>
                <w:rFonts w:ascii="Arial" w:hAnsi="Arial" w:cs="Arial"/>
                <w:noProof w:val="0"/>
                <w:color w:val="000000"/>
                <w:sz w:val="20"/>
              </w:rPr>
              <w:t>7</w:t>
            </w:r>
            <w:r w:rsidR="00033CC2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341089C8" w:rsidR="00104A70" w:rsidRPr="00FC574A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12D29C73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2B7E0680" w:rsidR="003401CD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299C35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D8AB4E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E46C70">
              <w:rPr>
                <w:rFonts w:ascii="Arial" w:hAnsi="Arial" w:cs="Arial"/>
                <w:noProof w:val="0"/>
                <w:color w:val="000000"/>
                <w:sz w:val="20"/>
              </w:rPr>
              <w:t>380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7AA0510C" w:rsidR="003401CD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9400D5C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6FFD3E61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A056EE">
              <w:rPr>
                <w:rFonts w:ascii="Arial" w:hAnsi="Arial" w:cs="Arial"/>
                <w:noProof w:val="0"/>
                <w:color w:val="000000"/>
                <w:sz w:val="20"/>
              </w:rPr>
              <w:t>3000</w:t>
            </w:r>
            <w:del w:id="1" w:author="Bártek, Jan" w:date="2025-04-02T14:30:00Z" w16du:dateUtc="2025-04-02T12:30:00Z">
              <w:r w:rsidR="00E97A3A" w:rsidDel="006B0175">
                <w:rPr>
                  <w:rFonts w:ascii="Arial" w:hAnsi="Arial" w:cs="Arial"/>
                  <w:noProof w:val="0"/>
                  <w:color w:val="000000"/>
                  <w:sz w:val="20"/>
                </w:rPr>
                <w:delText>2</w:delText>
              </w:r>
              <w:r w:rsidR="00AF63B5" w:rsidDel="006B0175">
                <w:rPr>
                  <w:rFonts w:ascii="Arial" w:hAnsi="Arial" w:cs="Arial"/>
                  <w:noProof w:val="0"/>
                  <w:color w:val="000000"/>
                  <w:sz w:val="20"/>
                </w:rPr>
                <w:delText xml:space="preserve"> </w:delText>
              </w:r>
              <w:r w:rsidR="00140B80" w:rsidDel="006B0175">
                <w:rPr>
                  <w:rFonts w:ascii="Arial" w:hAnsi="Arial" w:cs="Arial"/>
                  <w:noProof w:val="0"/>
                  <w:color w:val="000000"/>
                  <w:sz w:val="20"/>
                </w:rPr>
                <w:delText>500</w:delText>
              </w:r>
            </w:del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6C75BD5A" w:rsidR="00F5075C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279E1E3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335598A8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</w:t>
            </w:r>
            <w:r w:rsidR="00EA659E">
              <w:rPr>
                <w:rFonts w:ascii="Arial" w:hAnsi="Arial" w:cs="Arial"/>
                <w:noProof w:val="0"/>
                <w:color w:val="000000"/>
                <w:sz w:val="20"/>
              </w:rPr>
              <w:t>mobil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3D6A4581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6C07EDF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683CA39A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8232EE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056425"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="008232E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2153F021" w:rsidR="004A25A5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80204" w:rsidRPr="0071228E" w14:paraId="409B015B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618DD19" w14:textId="67D368AB" w:rsidR="00480204" w:rsidRDefault="00480204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Kapacita baterie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E6BA70" w14:textId="2FB3A692" w:rsidR="00480204" w:rsidRPr="0071228E" w:rsidRDefault="000A578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Min. 70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B108F" w14:textId="6041F14E" w:rsidR="00480204" w:rsidRDefault="000A578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72ECB" w14:textId="6EC5024E" w:rsidR="00480204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39AB7F7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2B171553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8F73EB">
              <w:rPr>
                <w:rFonts w:ascii="Arial" w:hAnsi="Arial" w:cs="Arial"/>
                <w:noProof w:val="0"/>
                <w:color w:val="000000"/>
                <w:sz w:val="20"/>
              </w:rPr>
              <w:t xml:space="preserve"> 450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5B17BB93" w:rsidR="007524B9" w:rsidRPr="0071228E" w:rsidRDefault="008F73EB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3449F82C" w:rsidR="00A150A7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8E3C41" w:rsidRPr="0071228E" w14:paraId="46173668" w14:textId="77777777" w:rsidTr="00B87BA5">
        <w:trPr>
          <w:trHeight w:val="288"/>
        </w:trPr>
        <w:tc>
          <w:tcPr>
            <w:tcW w:w="89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6CBA2996" w:rsidR="00A150A7" w:rsidRPr="00C41181" w:rsidRDefault="00DD056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7F4A80B9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614C2A67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24CB069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61D3B71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632862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76474533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9ECFE4" w14:textId="77777777" w:rsidTr="00B87BA5">
        <w:trPr>
          <w:trHeight w:val="529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573EE426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8529106" w14:textId="77777777" w:rsidTr="00B87BA5">
        <w:trPr>
          <w:trHeight w:val="529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68A2FA36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1E7C4D"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  <w:r w:rsidR="00F831A0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46641024" w:rsidR="007524B9" w:rsidRPr="00C41181" w:rsidDel="00120B77" w:rsidRDefault="00605BA1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1D420BF7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072F66C6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0CB281F0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2D512" w14:textId="0507E5E1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Tažné zařízení 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1757" w14:textId="42AD99D6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2B90" w14:textId="18F38874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D0DAD" w14:textId="76339640" w:rsidR="007524B9" w:rsidRPr="00C41181" w:rsidDel="00120B77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03492" w:rsidRPr="0071228E" w14:paraId="50DB2EC2" w14:textId="77777777" w:rsidTr="00B87BA5">
        <w:trPr>
          <w:trHeight w:val="861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C41181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41181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40661E" w:rsidRPr="0071228E" w14:paraId="128B2818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28B4143F" w14:textId="6F2C983B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LED světa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97BB2" w14:textId="5A925960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5D34F8D6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045294A3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AB00" w14:textId="3B7BA499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6972D9BE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28F59776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při odbočování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B4F6D" w14:textId="11664A91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721B638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2A5A55C3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automatického brždění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EF6F" w14:textId="1C474D02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1F478E51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6ACC1" w14:textId="75A21669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udržování vozu v jízdním pruhu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E3943" w14:textId="7661FF45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5AB4D11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FE2D3" w14:textId="628C278C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asistent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D871B" w14:textId="288AE717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63FEBF3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B4C6F" w14:textId="371C2D98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024C0" w14:textId="73D01BEB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38880174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05EA6763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Bezklíčový přístup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11CBF9EA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215A2A76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41C1A2F4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Dotyková obrazovka s bezdrátovým připojením na smartphone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4D8F" w14:textId="593F3D14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46E5B9D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62BA2" w14:textId="1F541D2B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</w:t>
            </w:r>
            <w:r w:rsidRPr="004E2D9E">
              <w:rPr>
                <w:rFonts w:ascii="Arial" w:hAnsi="Arial" w:cs="Arial"/>
                <w:noProof w:val="0"/>
                <w:sz w:val="20"/>
              </w:rPr>
              <w:t>igitální přístrojový štít s barevným displejem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A49B46" w14:textId="6A171582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0736F320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65B3D49C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12A115FD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29F9E1A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1A5587E3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48D544C1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5242E82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0851218C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Tepelné čerpadlo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16600" w14:textId="38BB82A5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4AE2C539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118B6B6" w14:textId="43C92E95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60D8E" w14:textId="0C8FC850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645D1CB9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2BA235" w14:textId="5485C254" w:rsidR="0040661E" w:rsidRPr="00997213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</w:t>
            </w:r>
            <w:r w:rsidRPr="00997213">
              <w:rPr>
                <w:rFonts w:ascii="Arial" w:hAnsi="Arial" w:cs="Arial"/>
                <w:noProof w:val="0"/>
                <w:sz w:val="20"/>
              </w:rPr>
              <w:t>tevírání a zavírání zava</w:t>
            </w:r>
            <w:r>
              <w:rPr>
                <w:rFonts w:ascii="Arial" w:hAnsi="Arial" w:cs="Arial"/>
                <w:noProof w:val="0"/>
                <w:sz w:val="20"/>
              </w:rPr>
              <w:t>za</w:t>
            </w:r>
            <w:r w:rsidRPr="00997213">
              <w:rPr>
                <w:rFonts w:ascii="Arial" w:hAnsi="Arial" w:cs="Arial"/>
                <w:noProof w:val="0"/>
                <w:sz w:val="20"/>
              </w:rPr>
              <w:t>dlového prostoru</w:t>
            </w:r>
          </w:p>
          <w:p w14:paraId="0C4CE85B" w14:textId="2AFAA252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97213">
              <w:rPr>
                <w:rFonts w:ascii="Arial" w:hAnsi="Arial" w:cs="Arial"/>
                <w:noProof w:val="0"/>
                <w:sz w:val="20"/>
              </w:rPr>
              <w:t>pohybem nohy pod zadním nárazníkem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AA01B" w14:textId="03046CC6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15B51D9B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39E91A" w14:textId="36DA6596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sedadla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0979C" w14:textId="5BCD94E3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786ACB1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EE7EE9" w14:textId="4F0EF161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79BA5" w14:textId="78D5A1B4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700E272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6E9FB92" w14:textId="4C7480E5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93873">
              <w:rPr>
                <w:rFonts w:ascii="Arial" w:hAnsi="Arial" w:cs="Arial"/>
                <w:noProof w:val="0"/>
                <w:sz w:val="20"/>
              </w:rPr>
              <w:t>Přední sedadla výškově nastavitelná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4EE13" w14:textId="36A9740C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B0175" w:rsidRPr="0071228E" w14:paraId="5B11145F" w14:textId="77777777" w:rsidTr="00B87BA5">
        <w:trPr>
          <w:trHeight w:val="288"/>
          <w:ins w:id="2" w:author="Bártek, Jan" w:date="2025-04-02T14:45:00Z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F4CFD5D" w14:textId="6D1B6B35" w:rsidR="006B0175" w:rsidRPr="00593873" w:rsidRDefault="006B0175" w:rsidP="006B0175">
            <w:pPr>
              <w:shd w:val="clear" w:color="auto" w:fill="FFFFFF" w:themeFill="background1"/>
              <w:spacing w:after="0"/>
              <w:rPr>
                <w:ins w:id="3" w:author="Bártek, Jan" w:date="2025-04-02T14:45:00Z" w16du:dateUtc="2025-04-02T12:45:00Z"/>
                <w:rFonts w:ascii="Arial" w:hAnsi="Arial" w:cs="Arial"/>
                <w:noProof w:val="0"/>
                <w:sz w:val="20"/>
              </w:rPr>
            </w:pPr>
            <w:ins w:id="4" w:author="Bártek, Jan" w:date="2025-04-02T14:45:00Z" w16du:dateUtc="2025-04-02T12:45:00Z">
              <w:r>
                <w:rPr>
                  <w:rFonts w:ascii="Arial" w:hAnsi="Arial" w:cs="Arial"/>
                  <w:noProof w:val="0"/>
                  <w:sz w:val="20"/>
                </w:rPr>
                <w:t>V</w:t>
              </w:r>
              <w:r w:rsidRPr="00AF7AEB">
                <w:rPr>
                  <w:rFonts w:ascii="Arial" w:hAnsi="Arial" w:cs="Arial"/>
                  <w:noProof w:val="0"/>
                  <w:sz w:val="20"/>
                </w:rPr>
                <w:t>ýstup pro čtení dat z CANU vozidla jednotkami třetích stran, data obsahují motorový CAN (stav tachometru, stav nádrže a stav baterie) </w:t>
              </w:r>
            </w:ins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0B373" w14:textId="4FECC9F0" w:rsidR="006B0175" w:rsidRPr="008716BA" w:rsidRDefault="006B0175" w:rsidP="006B0175">
            <w:pPr>
              <w:shd w:val="clear" w:color="auto" w:fill="FFFFFF" w:themeFill="background1"/>
              <w:spacing w:after="0"/>
              <w:jc w:val="center"/>
              <w:rPr>
                <w:ins w:id="5" w:author="Bártek, Jan" w:date="2025-04-02T14:45:00Z" w16du:dateUtc="2025-04-02T12:45:00Z"/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ins w:id="6" w:author="Bártek, Jan" w:date="2025-04-02T14:45:00Z" w16du:dateUtc="2025-04-02T12:45:00Z">
              <w:r w:rsidRPr="008716B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8716BA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8716B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FFBEF" w14:textId="77777777" w:rsidR="00A72AE6" w:rsidRDefault="00A72AE6">
      <w:pPr>
        <w:spacing w:after="0"/>
      </w:pPr>
      <w:r>
        <w:separator/>
      </w:r>
    </w:p>
  </w:endnote>
  <w:endnote w:type="continuationSeparator" w:id="0">
    <w:p w14:paraId="194F2052" w14:textId="77777777" w:rsidR="00A72AE6" w:rsidRDefault="00A72A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3A3FB" w14:textId="77777777" w:rsidR="00A72AE6" w:rsidRDefault="00A72AE6">
      <w:pPr>
        <w:spacing w:after="0"/>
      </w:pPr>
      <w:r>
        <w:separator/>
      </w:r>
    </w:p>
  </w:footnote>
  <w:footnote w:type="continuationSeparator" w:id="0">
    <w:p w14:paraId="5E1AFE84" w14:textId="77777777" w:rsidR="00A72AE6" w:rsidRDefault="00A72AE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C5E22" w14:textId="77777777" w:rsidR="006B213A" w:rsidRPr="00203176" w:rsidRDefault="006B213A" w:rsidP="006B213A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0903F8E0" w14:textId="77777777" w:rsidR="006B213A" w:rsidRDefault="006B213A" w:rsidP="006B213A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A2AEF">
      <w:rPr>
        <w:rFonts w:ascii="Arial" w:hAnsi="Arial" w:cs="Arial"/>
        <w:b/>
        <w:sz w:val="18"/>
        <w:highlight w:val="yellow"/>
      </w:rPr>
      <w:t>doplní dodavatel č. 1</w:t>
    </w:r>
  </w:p>
  <w:p w14:paraId="786F5787" w14:textId="77777777" w:rsidR="006B213A" w:rsidRDefault="006B213A" w:rsidP="006B213A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2</w:t>
    </w:r>
  </w:p>
  <w:p w14:paraId="627DD20C" w14:textId="77777777" w:rsidR="006B213A" w:rsidRPr="00B87BA5" w:rsidRDefault="006B213A" w:rsidP="006B213A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3</w:t>
    </w:r>
  </w:p>
  <w:p w14:paraId="196B2EBD" w14:textId="77777777" w:rsidR="000472AC" w:rsidRDefault="000472AC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ártek, Jan">
    <w15:presenceInfo w15:providerId="AD" w15:userId="S::J63950@eon.com::399a41a4-7a2a-4ad4-b1ab-205d4fec3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33AAB"/>
    <w:rsid w:val="00033CC2"/>
    <w:rsid w:val="0004441C"/>
    <w:rsid w:val="000472AC"/>
    <w:rsid w:val="00056425"/>
    <w:rsid w:val="000920EB"/>
    <w:rsid w:val="0009754E"/>
    <w:rsid w:val="000A578D"/>
    <w:rsid w:val="000B26EF"/>
    <w:rsid w:val="000D3C72"/>
    <w:rsid w:val="00102E64"/>
    <w:rsid w:val="00104A70"/>
    <w:rsid w:val="001104B2"/>
    <w:rsid w:val="00117FA7"/>
    <w:rsid w:val="00120B77"/>
    <w:rsid w:val="0013778E"/>
    <w:rsid w:val="00140B80"/>
    <w:rsid w:val="001516C2"/>
    <w:rsid w:val="00156A7C"/>
    <w:rsid w:val="001750EE"/>
    <w:rsid w:val="00193487"/>
    <w:rsid w:val="001954FF"/>
    <w:rsid w:val="0019747D"/>
    <w:rsid w:val="001A14AD"/>
    <w:rsid w:val="001A2559"/>
    <w:rsid w:val="001B301C"/>
    <w:rsid w:val="001B762E"/>
    <w:rsid w:val="001C2E0C"/>
    <w:rsid w:val="001C5176"/>
    <w:rsid w:val="001D17E4"/>
    <w:rsid w:val="001D3071"/>
    <w:rsid w:val="001D5F5B"/>
    <w:rsid w:val="001E01E9"/>
    <w:rsid w:val="001E3427"/>
    <w:rsid w:val="001E6B7D"/>
    <w:rsid w:val="001E7C4D"/>
    <w:rsid w:val="001F53D3"/>
    <w:rsid w:val="002035CF"/>
    <w:rsid w:val="0022100E"/>
    <w:rsid w:val="00225160"/>
    <w:rsid w:val="0022624D"/>
    <w:rsid w:val="00227F55"/>
    <w:rsid w:val="00236FA4"/>
    <w:rsid w:val="0024468A"/>
    <w:rsid w:val="00252BA0"/>
    <w:rsid w:val="00261A93"/>
    <w:rsid w:val="00262D83"/>
    <w:rsid w:val="00282586"/>
    <w:rsid w:val="00284869"/>
    <w:rsid w:val="002871EA"/>
    <w:rsid w:val="002A1BA9"/>
    <w:rsid w:val="002A4046"/>
    <w:rsid w:val="002A780F"/>
    <w:rsid w:val="002C09BA"/>
    <w:rsid w:val="002D636F"/>
    <w:rsid w:val="002E620A"/>
    <w:rsid w:val="002E782C"/>
    <w:rsid w:val="002F6B1A"/>
    <w:rsid w:val="00303C3C"/>
    <w:rsid w:val="003217E2"/>
    <w:rsid w:val="00326134"/>
    <w:rsid w:val="00337602"/>
    <w:rsid w:val="003401CD"/>
    <w:rsid w:val="0035202F"/>
    <w:rsid w:val="00352822"/>
    <w:rsid w:val="003620FC"/>
    <w:rsid w:val="00363FAF"/>
    <w:rsid w:val="00391FF1"/>
    <w:rsid w:val="0039312A"/>
    <w:rsid w:val="003A329F"/>
    <w:rsid w:val="003A5131"/>
    <w:rsid w:val="003B4FF6"/>
    <w:rsid w:val="003C207D"/>
    <w:rsid w:val="003E4FEB"/>
    <w:rsid w:val="003E6DFF"/>
    <w:rsid w:val="003F3BD8"/>
    <w:rsid w:val="003F6EE3"/>
    <w:rsid w:val="0040661E"/>
    <w:rsid w:val="00412AB1"/>
    <w:rsid w:val="004161F0"/>
    <w:rsid w:val="00430CDA"/>
    <w:rsid w:val="00436CB7"/>
    <w:rsid w:val="00456505"/>
    <w:rsid w:val="004602D2"/>
    <w:rsid w:val="00460DCD"/>
    <w:rsid w:val="00462A3D"/>
    <w:rsid w:val="00472903"/>
    <w:rsid w:val="0047522B"/>
    <w:rsid w:val="00480204"/>
    <w:rsid w:val="004939AA"/>
    <w:rsid w:val="004A2149"/>
    <w:rsid w:val="004A25A5"/>
    <w:rsid w:val="004A56F2"/>
    <w:rsid w:val="004B4EC0"/>
    <w:rsid w:val="004B711D"/>
    <w:rsid w:val="004D1262"/>
    <w:rsid w:val="004D52D3"/>
    <w:rsid w:val="004E1817"/>
    <w:rsid w:val="004E25E4"/>
    <w:rsid w:val="004F6F66"/>
    <w:rsid w:val="00513962"/>
    <w:rsid w:val="005252AB"/>
    <w:rsid w:val="00534F1A"/>
    <w:rsid w:val="00545C5A"/>
    <w:rsid w:val="00546B7C"/>
    <w:rsid w:val="005612EF"/>
    <w:rsid w:val="00586325"/>
    <w:rsid w:val="00593873"/>
    <w:rsid w:val="005B12B3"/>
    <w:rsid w:val="005B243C"/>
    <w:rsid w:val="005C2925"/>
    <w:rsid w:val="005C41FA"/>
    <w:rsid w:val="005C6B34"/>
    <w:rsid w:val="005D30D9"/>
    <w:rsid w:val="005E414C"/>
    <w:rsid w:val="005E56A3"/>
    <w:rsid w:val="005E7991"/>
    <w:rsid w:val="0060559F"/>
    <w:rsid w:val="00605BA1"/>
    <w:rsid w:val="006113D2"/>
    <w:rsid w:val="00613ED9"/>
    <w:rsid w:val="0061726E"/>
    <w:rsid w:val="00632862"/>
    <w:rsid w:val="0063368A"/>
    <w:rsid w:val="00633DB5"/>
    <w:rsid w:val="006341D0"/>
    <w:rsid w:val="00636EEB"/>
    <w:rsid w:val="00643B8B"/>
    <w:rsid w:val="00650E10"/>
    <w:rsid w:val="006A56DF"/>
    <w:rsid w:val="006B0175"/>
    <w:rsid w:val="006B213A"/>
    <w:rsid w:val="006B5406"/>
    <w:rsid w:val="006B6115"/>
    <w:rsid w:val="006C301A"/>
    <w:rsid w:val="006C3ED5"/>
    <w:rsid w:val="006D0441"/>
    <w:rsid w:val="006D7652"/>
    <w:rsid w:val="006E2943"/>
    <w:rsid w:val="006E3533"/>
    <w:rsid w:val="006E4FAD"/>
    <w:rsid w:val="006F52F2"/>
    <w:rsid w:val="00702204"/>
    <w:rsid w:val="00702846"/>
    <w:rsid w:val="00703492"/>
    <w:rsid w:val="007049DB"/>
    <w:rsid w:val="00716AB9"/>
    <w:rsid w:val="00726248"/>
    <w:rsid w:val="00743F16"/>
    <w:rsid w:val="00751C37"/>
    <w:rsid w:val="007524B9"/>
    <w:rsid w:val="00752653"/>
    <w:rsid w:val="00762314"/>
    <w:rsid w:val="00795646"/>
    <w:rsid w:val="007A0058"/>
    <w:rsid w:val="007A79D5"/>
    <w:rsid w:val="007B1023"/>
    <w:rsid w:val="007B28AD"/>
    <w:rsid w:val="007B2F8D"/>
    <w:rsid w:val="007B318D"/>
    <w:rsid w:val="007B5B0C"/>
    <w:rsid w:val="007C4836"/>
    <w:rsid w:val="007D0E81"/>
    <w:rsid w:val="007E7CEB"/>
    <w:rsid w:val="007F5332"/>
    <w:rsid w:val="007F72DC"/>
    <w:rsid w:val="00802797"/>
    <w:rsid w:val="008126D1"/>
    <w:rsid w:val="00815D05"/>
    <w:rsid w:val="008232EE"/>
    <w:rsid w:val="00831001"/>
    <w:rsid w:val="00870431"/>
    <w:rsid w:val="00872F8A"/>
    <w:rsid w:val="008801B6"/>
    <w:rsid w:val="00882753"/>
    <w:rsid w:val="00894487"/>
    <w:rsid w:val="008975A3"/>
    <w:rsid w:val="008B4EFF"/>
    <w:rsid w:val="008B6D62"/>
    <w:rsid w:val="008D64C6"/>
    <w:rsid w:val="008E1A9F"/>
    <w:rsid w:val="008E2ABB"/>
    <w:rsid w:val="008E3C41"/>
    <w:rsid w:val="008F275C"/>
    <w:rsid w:val="008F6F1D"/>
    <w:rsid w:val="008F73EB"/>
    <w:rsid w:val="0090026E"/>
    <w:rsid w:val="00907867"/>
    <w:rsid w:val="00915B1F"/>
    <w:rsid w:val="009176DF"/>
    <w:rsid w:val="00934D52"/>
    <w:rsid w:val="009351D5"/>
    <w:rsid w:val="0097718C"/>
    <w:rsid w:val="00977EC6"/>
    <w:rsid w:val="009828AE"/>
    <w:rsid w:val="00995EEA"/>
    <w:rsid w:val="00997213"/>
    <w:rsid w:val="009A485E"/>
    <w:rsid w:val="009B4919"/>
    <w:rsid w:val="009C6672"/>
    <w:rsid w:val="009D33F6"/>
    <w:rsid w:val="009D5AE7"/>
    <w:rsid w:val="009D6676"/>
    <w:rsid w:val="009E0393"/>
    <w:rsid w:val="009E0CFD"/>
    <w:rsid w:val="009E3483"/>
    <w:rsid w:val="009F0228"/>
    <w:rsid w:val="009F38B9"/>
    <w:rsid w:val="009F62C0"/>
    <w:rsid w:val="009F6622"/>
    <w:rsid w:val="00A026CB"/>
    <w:rsid w:val="00A056EE"/>
    <w:rsid w:val="00A13046"/>
    <w:rsid w:val="00A148F9"/>
    <w:rsid w:val="00A150A7"/>
    <w:rsid w:val="00A2477E"/>
    <w:rsid w:val="00A30337"/>
    <w:rsid w:val="00A34C63"/>
    <w:rsid w:val="00A41CEE"/>
    <w:rsid w:val="00A50D7B"/>
    <w:rsid w:val="00A60186"/>
    <w:rsid w:val="00A62935"/>
    <w:rsid w:val="00A6346E"/>
    <w:rsid w:val="00A72AE6"/>
    <w:rsid w:val="00A7735D"/>
    <w:rsid w:val="00A857D1"/>
    <w:rsid w:val="00A97A8D"/>
    <w:rsid w:val="00AA48F8"/>
    <w:rsid w:val="00AB2D33"/>
    <w:rsid w:val="00AB36F7"/>
    <w:rsid w:val="00AB49FC"/>
    <w:rsid w:val="00AC7F75"/>
    <w:rsid w:val="00AD771A"/>
    <w:rsid w:val="00AE7A4C"/>
    <w:rsid w:val="00AF63B5"/>
    <w:rsid w:val="00B115F9"/>
    <w:rsid w:val="00B14995"/>
    <w:rsid w:val="00B17740"/>
    <w:rsid w:val="00B26D93"/>
    <w:rsid w:val="00B46A0C"/>
    <w:rsid w:val="00B54C98"/>
    <w:rsid w:val="00B66E63"/>
    <w:rsid w:val="00B8716C"/>
    <w:rsid w:val="00B87BA5"/>
    <w:rsid w:val="00B934F7"/>
    <w:rsid w:val="00B94965"/>
    <w:rsid w:val="00BB07C0"/>
    <w:rsid w:val="00BB4E02"/>
    <w:rsid w:val="00BB5C73"/>
    <w:rsid w:val="00BC1086"/>
    <w:rsid w:val="00BC1E43"/>
    <w:rsid w:val="00BC6419"/>
    <w:rsid w:val="00BD5CE8"/>
    <w:rsid w:val="00BE5792"/>
    <w:rsid w:val="00BE66DD"/>
    <w:rsid w:val="00BF344A"/>
    <w:rsid w:val="00BF7F0C"/>
    <w:rsid w:val="00C15A50"/>
    <w:rsid w:val="00C2280A"/>
    <w:rsid w:val="00C269F4"/>
    <w:rsid w:val="00C31AEC"/>
    <w:rsid w:val="00C41181"/>
    <w:rsid w:val="00C518AB"/>
    <w:rsid w:val="00C567D7"/>
    <w:rsid w:val="00C768FB"/>
    <w:rsid w:val="00C80B97"/>
    <w:rsid w:val="00C90E2C"/>
    <w:rsid w:val="00CA273B"/>
    <w:rsid w:val="00CA356D"/>
    <w:rsid w:val="00CA4CDF"/>
    <w:rsid w:val="00CB7C5D"/>
    <w:rsid w:val="00CC0741"/>
    <w:rsid w:val="00CD0267"/>
    <w:rsid w:val="00CD0E08"/>
    <w:rsid w:val="00CE3FC6"/>
    <w:rsid w:val="00CE4128"/>
    <w:rsid w:val="00D128B7"/>
    <w:rsid w:val="00D3598A"/>
    <w:rsid w:val="00D35FFE"/>
    <w:rsid w:val="00D6288A"/>
    <w:rsid w:val="00D65E00"/>
    <w:rsid w:val="00D66B22"/>
    <w:rsid w:val="00D808E5"/>
    <w:rsid w:val="00D842BA"/>
    <w:rsid w:val="00D8440B"/>
    <w:rsid w:val="00D910A5"/>
    <w:rsid w:val="00D92646"/>
    <w:rsid w:val="00DC5A75"/>
    <w:rsid w:val="00DD03D9"/>
    <w:rsid w:val="00DD056F"/>
    <w:rsid w:val="00DD214D"/>
    <w:rsid w:val="00DD2BC0"/>
    <w:rsid w:val="00DE197E"/>
    <w:rsid w:val="00DE762A"/>
    <w:rsid w:val="00E06737"/>
    <w:rsid w:val="00E17A86"/>
    <w:rsid w:val="00E26DFC"/>
    <w:rsid w:val="00E32949"/>
    <w:rsid w:val="00E3431B"/>
    <w:rsid w:val="00E41F5C"/>
    <w:rsid w:val="00E46288"/>
    <w:rsid w:val="00E46C70"/>
    <w:rsid w:val="00E53BE2"/>
    <w:rsid w:val="00E95462"/>
    <w:rsid w:val="00E97A3A"/>
    <w:rsid w:val="00EA0395"/>
    <w:rsid w:val="00EA6297"/>
    <w:rsid w:val="00EA659E"/>
    <w:rsid w:val="00EB5525"/>
    <w:rsid w:val="00EE72D6"/>
    <w:rsid w:val="00EF518C"/>
    <w:rsid w:val="00F04C7F"/>
    <w:rsid w:val="00F1019D"/>
    <w:rsid w:val="00F15A97"/>
    <w:rsid w:val="00F162E3"/>
    <w:rsid w:val="00F324F6"/>
    <w:rsid w:val="00F3552A"/>
    <w:rsid w:val="00F36091"/>
    <w:rsid w:val="00F5075C"/>
    <w:rsid w:val="00F54E94"/>
    <w:rsid w:val="00F604FC"/>
    <w:rsid w:val="00F67560"/>
    <w:rsid w:val="00F76D9B"/>
    <w:rsid w:val="00F81F3D"/>
    <w:rsid w:val="00F824B5"/>
    <w:rsid w:val="00F831A0"/>
    <w:rsid w:val="00F85545"/>
    <w:rsid w:val="00F92040"/>
    <w:rsid w:val="00FA3B22"/>
    <w:rsid w:val="00FB0FD6"/>
    <w:rsid w:val="00FC7384"/>
    <w:rsid w:val="00FD59B1"/>
    <w:rsid w:val="00FE006B"/>
    <w:rsid w:val="00FE0C14"/>
    <w:rsid w:val="00FE4003"/>
    <w:rsid w:val="00FE4F1D"/>
    <w:rsid w:val="00FE5171"/>
    <w:rsid w:val="00FF2AB2"/>
    <w:rsid w:val="00FF3E1F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Bártek, Jan</cp:lastModifiedBy>
  <cp:revision>3</cp:revision>
  <dcterms:created xsi:type="dcterms:W3CDTF">2025-04-02T12:45:00Z</dcterms:created>
  <dcterms:modified xsi:type="dcterms:W3CDTF">2025-04-03T06:17:00Z</dcterms:modified>
</cp:coreProperties>
</file>